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A087C" w:rsidP="00EF2501" w:rsidRDefault="009A087C" w14:paraId="6B3A3984" w14:textId="77777777">
      <w:pPr>
        <w:pStyle w:val="ListParagraph"/>
        <w:rPr>
          <w:rFonts w:cs="Times New Roman"/>
          <w:sz w:val="22"/>
        </w:rPr>
      </w:pPr>
      <w:r>
        <w:fldChar w:fldCharType="begin"/>
      </w:r>
      <w:r>
        <w:instrText>HYPERLINK "mailto:rmk@rmk.ee"</w:instrText>
      </w:r>
      <w:r>
        <w:fldChar w:fldCharType="separate"/>
      </w:r>
      <w:r w:rsidRPr="003250E6">
        <w:rPr>
          <w:rStyle w:val="Hyperlink"/>
          <w:rFonts w:cs="Times New Roman"/>
          <w:sz w:val="22"/>
        </w:rPr>
        <w:t>rmk@rmk.ee</w:t>
      </w:r>
      <w:r>
        <w:fldChar w:fldCharType="end"/>
      </w:r>
    </w:p>
    <w:p w:rsidRPr="00C14612" w:rsidR="00EF2501" w:rsidP="42D043CA" w:rsidRDefault="00EF2501" w14:paraId="06A282DA" w14:textId="08FE3AAC">
      <w:pPr>
        <w:pStyle w:val="ListParagraph"/>
        <w:jc w:val="right"/>
        <w:rPr>
          <w:rFonts w:cs="Times New Roman"/>
          <w:sz w:val="22"/>
          <w:szCs w:val="22"/>
        </w:rPr>
      </w:pPr>
      <w:r w:rsidRPr="00C14612">
        <w:rPr>
          <w:rFonts w:cs="Times New Roman"/>
          <w:sz w:val="22"/>
        </w:rPr>
        <w:tab/>
      </w:r>
      <w:r w:rsidRPr="00C14612">
        <w:rPr>
          <w:rFonts w:cs="Times New Roman"/>
          <w:sz w:val="22"/>
        </w:rPr>
        <w:tab/>
      </w:r>
      <w:r w:rsidRPr="00C14612">
        <w:rPr>
          <w:rFonts w:cs="Times New Roman"/>
          <w:sz w:val="22"/>
        </w:rPr>
        <w:tab/>
      </w:r>
      <w:r w:rsidRPr="00C14612">
        <w:rPr>
          <w:rFonts w:cs="Times New Roman"/>
          <w:sz w:val="22"/>
        </w:rPr>
        <w:tab/>
      </w:r>
      <w:r w:rsidRPr="00C14612">
        <w:rPr>
          <w:rFonts w:cs="Times New Roman"/>
          <w:sz w:val="22"/>
        </w:rPr>
        <w:tab/>
      </w:r>
      <w:r w:rsidRPr="00C14612">
        <w:rPr>
          <w:rFonts w:cs="Times New Roman"/>
          <w:sz w:val="22"/>
        </w:rPr>
        <w:tab/>
      </w:r>
      <w:r w:rsidRPr="42D043CA" w:rsidR="13ADA971">
        <w:rPr>
          <w:rFonts w:cs="Times New Roman"/>
          <w:sz w:val="22"/>
          <w:szCs w:val="22"/>
        </w:rPr>
        <w:t>12.11</w:t>
      </w:r>
      <w:r w:rsidRPr="42D043CA" w:rsidR="00F63702">
        <w:rPr>
          <w:rFonts w:cs="Times New Roman"/>
          <w:sz w:val="22"/>
          <w:szCs w:val="22"/>
        </w:rPr>
        <w:t>.2025</w:t>
      </w:r>
    </w:p>
    <w:p w:rsidRPr="009A087C" w:rsidR="00EF2501" w:rsidP="00EF2501" w:rsidRDefault="00EF2501" w14:paraId="23829D3E" w14:textId="77777777">
      <w:pPr>
        <w:pStyle w:val="ListParagraph"/>
        <w:jc w:val="right"/>
        <w:rPr>
          <w:rFonts w:cs="Times New Roman"/>
          <w:sz w:val="22"/>
        </w:rPr>
      </w:pPr>
    </w:p>
    <w:p w:rsidRPr="009A087C" w:rsidR="00EF2501" w:rsidP="00EF2501" w:rsidRDefault="00EF2501" w14:paraId="64D72844" w14:textId="77777777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:rsidRPr="009A087C" w:rsidR="00EF2501" w:rsidP="00EF2501" w:rsidRDefault="00EF2501" w14:paraId="2D30A341" w14:textId="537BA54F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KINNISASJALE ISIKLIKU KASUTUSÕIGUSE SEADMISEKS</w:t>
      </w:r>
    </w:p>
    <w:p w:rsidRPr="009A087C" w:rsidR="00EF2501" w:rsidP="00EF2501" w:rsidRDefault="00EF2501" w14:paraId="3DF3B354" w14:textId="77777777">
      <w:pPr>
        <w:pStyle w:val="ListParagraph"/>
        <w:rPr>
          <w:rFonts w:cs="Times New Roman"/>
          <w:sz w:val="22"/>
        </w:rPr>
      </w:pPr>
    </w:p>
    <w:p w:rsidRPr="009A087C" w:rsidR="00EF2501" w:rsidP="00EF2501" w:rsidRDefault="00EF2501" w14:paraId="493378A1" w14:textId="77777777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4"/>
        <w:gridCol w:w="4188"/>
      </w:tblGrid>
      <w:tr w:rsidRPr="009A087C" w:rsidR="00EF2501" w:rsidTr="07F065B6" w14:paraId="774F9987" w14:textId="77777777">
        <w:tc>
          <w:tcPr>
            <w:tcW w:w="4298" w:type="dxa"/>
            <w:tcMar/>
          </w:tcPr>
          <w:p w:rsidRPr="009A087C" w:rsidR="00EF2501" w:rsidP="00B630A9" w:rsidRDefault="00EF2501" w14:paraId="56A78D88" w14:textId="77777777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:rsidRPr="00EC0335" w:rsidR="00EF2501" w:rsidP="07F065B6" w:rsidRDefault="00EC0335" w14:paraId="74ED7A76" w14:textId="77F39A04">
            <w:pPr>
              <w:pStyle w:val="ListParagraph"/>
              <w:ind w:left="0"/>
              <w:rPr>
                <w:rFonts w:cs="Times New Roman"/>
                <w:b w:val="1"/>
                <w:bCs w:val="1"/>
                <w:sz w:val="22"/>
                <w:szCs w:val="22"/>
              </w:rPr>
            </w:pPr>
            <w:r w:rsidRPr="07F065B6" w:rsidR="06C16BF7">
              <w:rPr>
                <w:rFonts w:cs="Times New Roman"/>
                <w:b w:val="1"/>
                <w:bCs w:val="1"/>
                <w:sz w:val="22"/>
                <w:szCs w:val="22"/>
              </w:rPr>
              <w:t xml:space="preserve">Enefit Wind </w:t>
            </w:r>
            <w:r w:rsidRPr="07F065B6" w:rsidR="4190024B">
              <w:rPr>
                <w:rFonts w:cs="Times New Roman"/>
                <w:b w:val="1"/>
                <w:bCs w:val="1"/>
                <w:sz w:val="22"/>
                <w:szCs w:val="22"/>
              </w:rPr>
              <w:t>OÜ</w:t>
            </w:r>
            <w:r w:rsidRPr="07F065B6" w:rsidR="15ACEC77">
              <w:rPr>
                <w:rFonts w:cs="Times New Roman"/>
                <w:b w:val="1"/>
                <w:bCs w:val="1"/>
                <w:sz w:val="22"/>
                <w:szCs w:val="22"/>
              </w:rPr>
              <w:t xml:space="preserve"> </w:t>
            </w:r>
          </w:p>
          <w:p w:rsidRPr="009A087C" w:rsidR="00EF2501" w:rsidP="00B630A9" w:rsidRDefault="00EF2501" w14:paraId="557FFBD3" w14:textId="77777777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  <w:tcMar/>
          </w:tcPr>
          <w:p w:rsidR="00EF2501" w:rsidP="00B630A9" w:rsidRDefault="00EF2501" w14:paraId="55F664B4" w14:textId="77777777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:rsidRPr="009A087C" w:rsidR="00EC0335" w:rsidP="07F065B6" w:rsidRDefault="00A74D70" w14:paraId="29ECAA57" w14:textId="314EE8BD">
            <w:pPr>
              <w:pStyle w:val="ListParagraph"/>
              <w:ind w:left="0"/>
              <w:rPr>
                <w:rFonts w:cs="Times New Roman"/>
                <w:sz w:val="22"/>
                <w:szCs w:val="22"/>
              </w:rPr>
            </w:pPr>
            <w:r w:rsidRPr="07F065B6" w:rsidR="15ACEC77">
              <w:rPr>
                <w:rFonts w:cs="Times New Roman"/>
                <w:b w:val="1"/>
                <w:bCs w:val="1"/>
                <w:sz w:val="22"/>
                <w:szCs w:val="22"/>
              </w:rPr>
              <w:t>14665542</w:t>
            </w:r>
          </w:p>
        </w:tc>
      </w:tr>
      <w:tr w:rsidRPr="009A087C" w:rsidR="00EF2501" w:rsidTr="07F065B6" w14:paraId="0C8F9676" w14:textId="77777777">
        <w:tc>
          <w:tcPr>
            <w:tcW w:w="8568" w:type="dxa"/>
            <w:gridSpan w:val="2"/>
            <w:tcMar/>
          </w:tcPr>
          <w:p w:rsidRPr="009A087C" w:rsidR="00EF2501" w:rsidP="07F065B6" w:rsidRDefault="00EF2501" w14:paraId="7CD4D8D6" w14:textId="0B674B98">
            <w:pPr>
              <w:pStyle w:val="ListParagraph"/>
              <w:ind w:left="0"/>
              <w:rPr>
                <w:rFonts w:cs="Times New Roman"/>
                <w:sz w:val="22"/>
                <w:szCs w:val="22"/>
              </w:rPr>
            </w:pPr>
            <w:r w:rsidRPr="07F065B6" w:rsidR="00EF2501">
              <w:rPr>
                <w:rFonts w:cs="Times New Roman"/>
                <w:sz w:val="22"/>
                <w:szCs w:val="22"/>
              </w:rPr>
              <w:t>Aadress:</w:t>
            </w:r>
            <w:r w:rsidR="77F3B2A2">
              <w:rPr/>
              <w:t xml:space="preserve"> </w:t>
            </w:r>
            <w:r w:rsidRPr="07F065B6" w:rsidR="77F3B2A2">
              <w:rPr>
                <w:rFonts w:cs="Times New Roman"/>
                <w:sz w:val="22"/>
                <w:szCs w:val="22"/>
              </w:rPr>
              <w:t>Harju maakond, Tallinn, Kesklinna linnaosa, Lelle tn 22, 11</w:t>
            </w:r>
            <w:r w:rsidRPr="07F065B6" w:rsidR="0B2B5EFB">
              <w:rPr>
                <w:rFonts w:cs="Times New Roman"/>
                <w:sz w:val="22"/>
                <w:szCs w:val="22"/>
              </w:rPr>
              <w:t>318</w:t>
            </w:r>
          </w:p>
        </w:tc>
      </w:tr>
      <w:tr w:rsidRPr="009A087C" w:rsidR="00EF2501" w:rsidTr="07F065B6" w14:paraId="468B231F" w14:textId="77777777">
        <w:tc>
          <w:tcPr>
            <w:tcW w:w="8568" w:type="dxa"/>
            <w:gridSpan w:val="2"/>
            <w:tcMar/>
          </w:tcPr>
          <w:p w:rsidRPr="009A087C" w:rsidR="00EF2501" w:rsidP="00B630A9" w:rsidRDefault="00EF2501" w14:paraId="7B8BE523" w14:textId="6DA1FB3F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6839B0">
              <w:rPr>
                <w:rFonts w:cs="Times New Roman"/>
                <w:sz w:val="22"/>
              </w:rPr>
              <w:t xml:space="preserve"> volituse alusel Malle Vool</w:t>
            </w:r>
          </w:p>
          <w:p w:rsidRPr="009A087C" w:rsidR="00EF2501" w:rsidP="00B630A9" w:rsidRDefault="00EF2501" w14:paraId="40E2595D" w14:textId="77777777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Pr="009A087C" w:rsidR="00EF2501" w:rsidTr="07F065B6" w14:paraId="408C89F0" w14:textId="77777777">
        <w:tc>
          <w:tcPr>
            <w:tcW w:w="8568" w:type="dxa"/>
            <w:gridSpan w:val="2"/>
            <w:tcMar/>
          </w:tcPr>
          <w:p w:rsidRPr="009A087C" w:rsidR="00EF2501" w:rsidP="00B630A9" w:rsidRDefault="006839B0" w14:paraId="62CF2A09" w14:textId="1D98A75C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839B0">
              <w:rPr>
                <w:rFonts w:cs="Times New Roman"/>
                <w:sz w:val="22"/>
              </w:rPr>
              <w:t>Tel: +372</w:t>
            </w:r>
            <w:r>
              <w:rPr>
                <w:rFonts w:cs="Times New Roman"/>
                <w:sz w:val="22"/>
              </w:rPr>
              <w:t> 520 1861</w:t>
            </w:r>
          </w:p>
        </w:tc>
      </w:tr>
      <w:tr w:rsidRPr="009A087C" w:rsidR="00EF2501" w:rsidTr="07F065B6" w14:paraId="62ED2976" w14:textId="77777777">
        <w:tc>
          <w:tcPr>
            <w:tcW w:w="8568" w:type="dxa"/>
            <w:gridSpan w:val="2"/>
            <w:tcMar/>
          </w:tcPr>
          <w:p w:rsidRPr="009A087C" w:rsidR="00EF2501" w:rsidP="00B630A9" w:rsidRDefault="00EF2501" w14:paraId="6A94A0E4" w14:textId="1AFC3788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6839B0">
              <w:rPr>
                <w:rFonts w:cs="Times New Roman"/>
                <w:sz w:val="22"/>
              </w:rPr>
              <w:t xml:space="preserve"> malle.vool@energia.ee</w:t>
            </w:r>
          </w:p>
        </w:tc>
      </w:tr>
    </w:tbl>
    <w:p w:rsidRPr="009A087C" w:rsidR="00EF2501" w:rsidP="00EF2501" w:rsidRDefault="00EF2501" w14:paraId="3F5C7D84" w14:textId="77777777">
      <w:pPr>
        <w:pStyle w:val="ListParagraph"/>
        <w:rPr>
          <w:rFonts w:cs="Times New Roman"/>
          <w:sz w:val="22"/>
        </w:rPr>
      </w:pPr>
    </w:p>
    <w:p w:rsidRPr="009A087C" w:rsidR="00EF2501" w:rsidP="00EF2501" w:rsidRDefault="00EF2501" w14:paraId="5A480F23" w14:textId="77777777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Pr="009A087C" w:rsidR="00EF2501" w:rsidTr="07F065B6" w14:paraId="18CD96D5" w14:textId="77777777">
        <w:tc>
          <w:tcPr>
            <w:tcW w:w="8342" w:type="dxa"/>
            <w:tcMar/>
          </w:tcPr>
          <w:p w:rsidRPr="00EA5C5E" w:rsidR="00EF2501" w:rsidP="00B630A9" w:rsidRDefault="00EF2501" w14:paraId="197997EB" w14:textId="77777777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EA5C5E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:rsidRPr="009A087C" w:rsidR="00EF2501" w:rsidP="07F065B6" w:rsidRDefault="00EF2501" w14:paraId="07DCDBD2" w14:textId="684CAF43">
            <w:pPr>
              <w:pStyle w:val="ListParagraph"/>
              <w:numPr>
                <w:ilvl w:val="0"/>
                <w:numId w:val="2"/>
              </w:numPr>
              <w:ind/>
              <w:rPr>
                <w:rFonts w:cs="Times New Roman"/>
                <w:sz w:val="22"/>
                <w:szCs w:val="22"/>
              </w:rPr>
            </w:pPr>
            <w:r w:rsidRPr="07F065B6" w:rsidR="00BE1E87">
              <w:rPr>
                <w:rFonts w:cs="Times New Roman"/>
                <w:sz w:val="22"/>
                <w:szCs w:val="22"/>
              </w:rPr>
              <w:t>Pärnu maakond, Põhja-Pärnumaa vald, Metsaküla, Vändra metskond 32,</w:t>
            </w:r>
            <w:r w:rsidRPr="07F065B6" w:rsidR="00CA2B21">
              <w:rPr>
                <w:rFonts w:cs="Times New Roman"/>
                <w:sz w:val="22"/>
                <w:szCs w:val="22"/>
              </w:rPr>
              <w:t xml:space="preserve"> </w:t>
            </w:r>
            <w:r w:rsidRPr="07F065B6" w:rsidR="009E4398">
              <w:rPr>
                <w:rFonts w:cs="Times New Roman"/>
                <w:sz w:val="22"/>
                <w:szCs w:val="22"/>
              </w:rPr>
              <w:t>kinnistusregistri registriossa nr 4338950, katastritunnus 63801:001:0037</w:t>
            </w:r>
          </w:p>
          <w:p w:rsidRPr="009A087C" w:rsidR="00EF2501" w:rsidP="07F065B6" w:rsidRDefault="00EF2501" w14:paraId="303181CC" w14:textId="559EBEA6">
            <w:pPr>
              <w:pStyle w:val="ListParagraph"/>
              <w:numPr>
                <w:ilvl w:val="0"/>
                <w:numId w:val="2"/>
              </w:numPr>
              <w:ind/>
              <w:rPr>
                <w:rFonts w:cs="Times New Roman"/>
                <w:sz w:val="22"/>
                <w:szCs w:val="22"/>
              </w:rPr>
            </w:pPr>
            <w:r w:rsidRPr="07F065B6" w:rsidR="07F065B6">
              <w:rPr>
                <w:rFonts w:cs="Times New Roman"/>
                <w:sz w:val="22"/>
                <w:szCs w:val="22"/>
              </w:rPr>
              <w:t>Pärnu maakond, Põhja-Pärnumaa vald, Metsaküla, Vändra metskond 106, kinnistusregistri registriossa nr 11314950, katastritunnus 92901:001:0264</w:t>
            </w:r>
          </w:p>
          <w:p w:rsidRPr="009A087C" w:rsidR="00EF2501" w:rsidP="07F065B6" w:rsidRDefault="00EF2501" w14:paraId="0A9F3554" w14:textId="7B37A203">
            <w:pPr>
              <w:pStyle w:val="ListParagraph"/>
              <w:ind w:left="720"/>
              <w:rPr>
                <w:rFonts w:cs="Times New Roman"/>
                <w:sz w:val="22"/>
                <w:szCs w:val="22"/>
              </w:rPr>
            </w:pPr>
          </w:p>
        </w:tc>
      </w:tr>
      <w:tr w:rsidRPr="009A087C" w:rsidR="00EF2501" w:rsidTr="07F065B6" w14:paraId="515DB02B" w14:textId="77777777">
        <w:tc>
          <w:tcPr>
            <w:tcW w:w="8342" w:type="dxa"/>
            <w:tcMar/>
          </w:tcPr>
          <w:p w:rsidRPr="009A087C" w:rsidR="00EF2501" w:rsidP="00B630A9" w:rsidRDefault="00EF2501" w14:paraId="6B79755E" w14:textId="2E146C7E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050579">
              <w:rPr>
                <w:rFonts w:cs="Times New Roman"/>
                <w:sz w:val="22"/>
              </w:rPr>
              <w:t xml:space="preserve"> tähtajatu</w:t>
            </w:r>
          </w:p>
          <w:p w:rsidRPr="009A087C" w:rsidR="00EF2501" w:rsidP="00B630A9" w:rsidRDefault="00EF2501" w14:paraId="2D989375" w14:textId="77777777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Pr="009A087C" w:rsidR="00EF2501" w:rsidTr="07F065B6" w14:paraId="71ADA630" w14:textId="77777777">
        <w:tc>
          <w:tcPr>
            <w:tcW w:w="8342" w:type="dxa"/>
            <w:tcMar/>
          </w:tcPr>
          <w:p w:rsidR="008A7C5F" w:rsidP="07F065B6" w:rsidRDefault="00235EDD" w14:paraId="0810D462" w14:textId="218AE81A">
            <w:pPr>
              <w:pStyle w:val="ListParagraph"/>
              <w:ind w:left="0"/>
              <w:rPr>
                <w:rFonts w:cs="Times New Roman"/>
                <w:sz w:val="22"/>
                <w:szCs w:val="22"/>
                <w:vertAlign w:val="superscript"/>
              </w:rPr>
            </w:pPr>
            <w:r w:rsidRPr="07F065B6" w:rsidR="00EF2501">
              <w:rPr>
                <w:rFonts w:cs="Times New Roman"/>
                <w:sz w:val="22"/>
                <w:szCs w:val="22"/>
              </w:rPr>
              <w:t>Servituudiga koormatava ala (servituudi ala) pindala (m</w:t>
            </w:r>
            <w:r w:rsidRPr="07F065B6" w:rsidR="00EF2501">
              <w:rPr>
                <w:rFonts w:cs="Times New Roman"/>
                <w:sz w:val="22"/>
                <w:szCs w:val="22"/>
                <w:vertAlign w:val="superscript"/>
              </w:rPr>
              <w:t>2</w:t>
            </w:r>
            <w:r w:rsidRPr="07F065B6" w:rsidR="00EF2501">
              <w:rPr>
                <w:rFonts w:cs="Times New Roman"/>
                <w:sz w:val="22"/>
                <w:szCs w:val="22"/>
              </w:rPr>
              <w:t xml:space="preserve">): </w:t>
            </w:r>
            <w:r w:rsidRPr="07F065B6" w:rsidR="00366711">
              <w:rPr>
                <w:rFonts w:cs="Times New Roman"/>
                <w:sz w:val="22"/>
                <w:szCs w:val="22"/>
              </w:rPr>
              <w:t xml:space="preserve">kokku </w:t>
            </w:r>
            <w:r w:rsidRPr="07F065B6" w:rsidR="00C60471">
              <w:rPr>
                <w:rFonts w:cs="Times New Roman"/>
                <w:sz w:val="22"/>
                <w:szCs w:val="22"/>
              </w:rPr>
              <w:t>9</w:t>
            </w:r>
            <w:r w:rsidRPr="07F065B6" w:rsidR="00E87FB2">
              <w:rPr>
                <w:rFonts w:cs="Times New Roman"/>
                <w:sz w:val="22"/>
                <w:szCs w:val="22"/>
              </w:rPr>
              <w:t>5376</w:t>
            </w:r>
            <w:r w:rsidRPr="07F065B6" w:rsidR="00CD2E2B">
              <w:rPr>
                <w:rFonts w:cs="Times New Roman"/>
                <w:sz w:val="22"/>
                <w:szCs w:val="22"/>
              </w:rPr>
              <w:t>m</w:t>
            </w:r>
            <w:r w:rsidRPr="07F065B6" w:rsidR="000D7CF8">
              <w:rPr>
                <w:rFonts w:cs="Times New Roman"/>
                <w:sz w:val="22"/>
                <w:szCs w:val="22"/>
              </w:rPr>
              <w:t xml:space="preserve">, </w:t>
            </w:r>
          </w:p>
          <w:p w:rsidR="008A7C5F" w:rsidP="07F065B6" w:rsidRDefault="00235EDD" w14:paraId="5D1057A9" w14:textId="25717831">
            <w:pPr>
              <w:pStyle w:val="ListParagraph"/>
              <w:ind w:left="0"/>
              <w:rPr>
                <w:rFonts w:cs="Times New Roman"/>
                <w:sz w:val="22"/>
                <w:szCs w:val="22"/>
                <w:vertAlign w:val="superscript"/>
              </w:rPr>
            </w:pPr>
            <w:r w:rsidRPr="07F065B6" w:rsidR="000D7CF8">
              <w:rPr>
                <w:rFonts w:cs="Times New Roman"/>
                <w:sz w:val="22"/>
                <w:szCs w:val="22"/>
              </w:rPr>
              <w:t xml:space="preserve">sealjuures katastriüksusel </w:t>
            </w:r>
            <w:r w:rsidRPr="07F065B6" w:rsidR="004E550B">
              <w:rPr>
                <w:rFonts w:cs="Times New Roman"/>
                <w:sz w:val="22"/>
                <w:szCs w:val="22"/>
              </w:rPr>
              <w:t>92901</w:t>
            </w:r>
            <w:r w:rsidRPr="07F065B6" w:rsidR="004E550B">
              <w:rPr>
                <w:rFonts w:cs="Times New Roman"/>
                <w:sz w:val="22"/>
                <w:szCs w:val="22"/>
              </w:rPr>
              <w:t xml:space="preserve">:001:0264 </w:t>
            </w:r>
            <w:r w:rsidRPr="07F065B6" w:rsidR="00383E05">
              <w:rPr>
                <w:rFonts w:cs="Times New Roman"/>
                <w:sz w:val="22"/>
                <w:szCs w:val="22"/>
              </w:rPr>
              <w:t xml:space="preserve">on see </w:t>
            </w:r>
            <w:r w:rsidRPr="07F065B6" w:rsidR="004E550B">
              <w:rPr>
                <w:rFonts w:cs="Times New Roman"/>
                <w:sz w:val="22"/>
                <w:szCs w:val="22"/>
              </w:rPr>
              <w:t>407m</w:t>
            </w:r>
            <w:r w:rsidRPr="07F065B6" w:rsidR="004E550B">
              <w:rPr>
                <w:rFonts w:cs="Times New Roman"/>
                <w:sz w:val="22"/>
                <w:szCs w:val="22"/>
                <w:vertAlign w:val="superscript"/>
              </w:rPr>
              <w:t>2</w:t>
            </w:r>
            <w:r w:rsidRPr="07F065B6" w:rsidR="004E550B">
              <w:rPr>
                <w:rFonts w:cs="Times New Roman"/>
                <w:sz w:val="22"/>
                <w:szCs w:val="22"/>
              </w:rPr>
              <w:t xml:space="preserve"> </w:t>
            </w:r>
            <w:r w:rsidRPr="07F065B6" w:rsidR="004E550B">
              <w:rPr>
                <w:rFonts w:cs="Times New Roman"/>
                <w:sz w:val="22"/>
                <w:szCs w:val="22"/>
              </w:rPr>
              <w:t>ja</w:t>
            </w:r>
            <w:r w:rsidRPr="07F065B6" w:rsidR="6857A3E8">
              <w:rPr>
                <w:rFonts w:cs="Times New Roman"/>
                <w:sz w:val="22"/>
                <w:szCs w:val="22"/>
              </w:rPr>
              <w:t xml:space="preserve"> </w:t>
            </w:r>
            <w:r w:rsidRPr="07F065B6" w:rsidR="00235EDD">
              <w:rPr>
                <w:rFonts w:cs="Times New Roman"/>
                <w:sz w:val="22"/>
                <w:szCs w:val="22"/>
              </w:rPr>
              <w:t>k</w:t>
            </w:r>
            <w:r w:rsidRPr="07F065B6" w:rsidR="00FC14BD">
              <w:rPr>
                <w:rFonts w:cs="Times New Roman"/>
                <w:sz w:val="22"/>
                <w:szCs w:val="22"/>
              </w:rPr>
              <w:t>atastriüksusel</w:t>
            </w:r>
            <w:r w:rsidRPr="07F065B6" w:rsidR="00FC14BD">
              <w:rPr>
                <w:rFonts w:cs="Times New Roman"/>
                <w:sz w:val="22"/>
                <w:szCs w:val="22"/>
              </w:rPr>
              <w:t xml:space="preserve"> </w:t>
            </w:r>
            <w:r w:rsidRPr="07F065B6" w:rsidR="00CA2E30">
              <w:rPr>
                <w:rFonts w:cs="Times New Roman"/>
                <w:sz w:val="22"/>
                <w:szCs w:val="22"/>
              </w:rPr>
              <w:t>63801:</w:t>
            </w:r>
            <w:r w:rsidRPr="07F065B6" w:rsidR="00383E05">
              <w:rPr>
                <w:rFonts w:cs="Times New Roman"/>
                <w:sz w:val="22"/>
                <w:szCs w:val="22"/>
              </w:rPr>
              <w:t>001:0037</w:t>
            </w:r>
            <w:r w:rsidRPr="07F065B6" w:rsidR="00383E05">
              <w:rPr>
                <w:rFonts w:cs="Times New Roman"/>
                <w:sz w:val="22"/>
                <w:szCs w:val="22"/>
              </w:rPr>
              <w:t xml:space="preserve"> on see </w:t>
            </w:r>
            <w:r w:rsidRPr="07F065B6" w:rsidR="008A7C5F">
              <w:rPr>
                <w:rFonts w:cs="Times New Roman"/>
                <w:sz w:val="22"/>
                <w:szCs w:val="22"/>
              </w:rPr>
              <w:t>94969 m</w:t>
            </w:r>
            <w:r w:rsidRPr="07F065B6" w:rsidR="008A7C5F">
              <w:rPr>
                <w:rFonts w:cs="Times New Roman"/>
                <w:sz w:val="22"/>
                <w:szCs w:val="22"/>
                <w:vertAlign w:val="superscript"/>
              </w:rPr>
              <w:t>2</w:t>
            </w:r>
          </w:p>
          <w:p w:rsidRPr="009A087C" w:rsidR="00564273" w:rsidP="07F065B6" w:rsidRDefault="00564273" w14:paraId="2A5A9FB5" w14:textId="1E3E74B7">
            <w:pPr>
              <w:pStyle w:val="ListParagraph"/>
              <w:ind w:left="0"/>
              <w:rPr>
                <w:rFonts w:cs="Times New Roman"/>
                <w:sz w:val="22"/>
                <w:szCs w:val="22"/>
              </w:rPr>
            </w:pPr>
            <w:r w:rsidRPr="07F065B6" w:rsidR="00564273">
              <w:rPr>
                <w:rFonts w:cs="Times New Roman"/>
                <w:sz w:val="22"/>
                <w:szCs w:val="22"/>
              </w:rPr>
              <w:t xml:space="preserve"> </w:t>
            </w:r>
          </w:p>
        </w:tc>
      </w:tr>
      <w:tr w:rsidRPr="009A087C" w:rsidR="00EF2501" w:rsidTr="07F065B6" w14:paraId="25774D5B" w14:textId="77777777">
        <w:tc>
          <w:tcPr>
            <w:tcW w:w="8342" w:type="dxa"/>
            <w:tcMar/>
          </w:tcPr>
          <w:p w:rsidRPr="00024935" w:rsidR="00EF2501" w:rsidP="00B630A9" w:rsidRDefault="00EF2501" w14:paraId="2DCD6B8F" w14:textId="2F2CF394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024935">
              <w:rPr>
                <w:rFonts w:cs="Times New Roman"/>
                <w:sz w:val="22"/>
              </w:rPr>
              <w:t>Servituudi sisu (kirjeldus) ja eesmärk:</w:t>
            </w:r>
            <w:r w:rsidRPr="00024935" w:rsidR="00957B2B">
              <w:rPr>
                <w:rFonts w:cs="Times New Roman"/>
                <w:sz w:val="22"/>
              </w:rPr>
              <w:t xml:space="preserve"> </w:t>
            </w:r>
            <w:r w:rsidRPr="00EC3D02" w:rsidR="00957B2B">
              <w:rPr>
                <w:rFonts w:cs="Times New Roman"/>
                <w:b/>
                <w:bCs/>
                <w:sz w:val="22"/>
              </w:rPr>
              <w:t>isiklik kasutusõigus</w:t>
            </w:r>
            <w:r w:rsidRPr="00024935" w:rsidR="00957B2B">
              <w:rPr>
                <w:rFonts w:cs="Times New Roman"/>
                <w:sz w:val="22"/>
              </w:rPr>
              <w:t xml:space="preserve"> </w:t>
            </w:r>
            <w:r w:rsidRPr="00024935" w:rsidR="00066EB2">
              <w:rPr>
                <w:rFonts w:cs="Times New Roman"/>
                <w:sz w:val="22"/>
              </w:rPr>
              <w:t xml:space="preserve">elektri- ja side maakaabelliinide </w:t>
            </w:r>
          </w:p>
          <w:p w:rsidRPr="00024935" w:rsidR="00EF2501" w:rsidP="007128DE" w:rsidRDefault="00F83939" w14:paraId="3CA42AFC" w14:textId="4D23E33E">
            <w:pPr>
              <w:jc w:val="both"/>
              <w:rPr>
                <w:rFonts w:cs="Times New Roman"/>
                <w:sz w:val="22"/>
              </w:rPr>
            </w:pPr>
            <w:r w:rsidRPr="00024935">
              <w:rPr>
                <w:i/>
                <w:sz w:val="22"/>
              </w:rPr>
              <w:t>ehitamiseks, omamiseks, elektri</w:t>
            </w:r>
            <w:r w:rsidRPr="00024935" w:rsidR="007128DE">
              <w:rPr>
                <w:i/>
                <w:sz w:val="22"/>
              </w:rPr>
              <w:t>- ja side</w:t>
            </w:r>
            <w:r w:rsidRPr="00024935">
              <w:rPr>
                <w:i/>
                <w:sz w:val="22"/>
              </w:rPr>
              <w:t>paigaldise arendamiskohustuse täitmise tagamiseks, elektri</w:t>
            </w:r>
            <w:r w:rsidRPr="00024935" w:rsidR="007128DE">
              <w:rPr>
                <w:i/>
                <w:sz w:val="22"/>
              </w:rPr>
              <w:t>- ja side</w:t>
            </w:r>
            <w:r w:rsidRPr="00024935">
              <w:rPr>
                <w:i/>
                <w:sz w:val="22"/>
              </w:rPr>
              <w:t>paigaldise remontimiseks, korrashoiuks, hooldamiseks, asendamiseks, kasutamiseks, kasutusse andmiseks ja muul viisil ekspluateerimiseks elektri</w:t>
            </w:r>
            <w:r w:rsidRPr="00024935" w:rsidR="007128DE">
              <w:rPr>
                <w:i/>
                <w:sz w:val="22"/>
              </w:rPr>
              <w:t>- ja side</w:t>
            </w:r>
            <w:r w:rsidRPr="00024935">
              <w:rPr>
                <w:i/>
                <w:sz w:val="22"/>
              </w:rPr>
              <w:t>paigaldise talitluse tagamise eesmärgil,  edaspidi</w:t>
            </w:r>
            <w:r w:rsidRPr="00024935">
              <w:rPr>
                <w:b/>
                <w:bCs/>
                <w:i/>
                <w:sz w:val="22"/>
              </w:rPr>
              <w:t xml:space="preserve"> kõik nimetatud tegevused koos elektri</w:t>
            </w:r>
            <w:r w:rsidRPr="00024935" w:rsidR="00024935">
              <w:rPr>
                <w:b/>
                <w:bCs/>
                <w:i/>
                <w:sz w:val="22"/>
              </w:rPr>
              <w:t>- ja side</w:t>
            </w:r>
            <w:r w:rsidRPr="00024935">
              <w:rPr>
                <w:b/>
                <w:bCs/>
                <w:i/>
                <w:sz w:val="22"/>
              </w:rPr>
              <w:t>paigaldise majandamine</w:t>
            </w:r>
          </w:p>
          <w:p w:rsidRPr="00024935" w:rsidR="00EF2501" w:rsidP="00B630A9" w:rsidRDefault="00EF2501" w14:paraId="0111DDD1" w14:textId="77777777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Pr="009A087C" w:rsidR="00EF2501" w:rsidTr="07F065B6" w14:paraId="2217C8A6" w14:textId="77777777">
        <w:tc>
          <w:tcPr>
            <w:tcW w:w="8342" w:type="dxa"/>
            <w:tcMar/>
          </w:tcPr>
          <w:p w:rsidRPr="009A087C" w:rsidR="00EF2501" w:rsidP="00B630A9" w:rsidRDefault="00EF2501" w14:paraId="6CDF58E6" w14:textId="77777777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:rsidRPr="009A087C" w:rsidR="00EF2501" w:rsidP="00B630A9" w:rsidRDefault="00EF2501" w14:paraId="4F6267C7" w14:textId="77777777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:rsidRPr="00511658" w:rsidR="00511658" w:rsidP="07F065B6" w:rsidRDefault="00605D50" w14:paraId="058893F9" w14:textId="24272728">
            <w:pPr>
              <w:rPr>
                <w:rFonts w:cs="Times New Roman"/>
                <w:sz w:val="22"/>
                <w:szCs w:val="22"/>
              </w:rPr>
            </w:pPr>
            <w:commentRangeStart w:id="45"/>
            <w:r w:rsidRPr="00605D50" w:rsidR="00605D50">
              <w:rPr>
                <w:rFonts w:ascii="Calibri" w:hAnsi="Calibri" w:eastAsia="Times New Roman" w:cs="Times New Roman"/>
                <w:kern w:val="2"/>
                <w:sz w:val="22"/>
                <w:szCs w:val="22"/>
                <w14:ligatures w14:val="standardContextual"/>
              </w:rPr>
              <w:t>Connecto</w:t>
            </w:r>
            <w:r w:rsidRPr="00605D50" w:rsidR="00605D50">
              <w:rPr>
                <w:rFonts w:ascii="Calibri" w:hAnsi="Calibri" w:eastAsia="Times New Roman" w:cs="Times New Roman"/>
                <w:kern w:val="2"/>
                <w:sz w:val="22"/>
                <w:szCs w:val="22"/>
                <w14:ligatures w14:val="standardContextual"/>
              </w:rPr>
              <w:t xml:space="preserve"> Eesti AS</w:t>
            </w:r>
            <w:r w:rsidR="00605D50">
              <w:rPr>
                <w:rFonts w:ascii="Calibri" w:hAnsi="Calibri" w:eastAsia="Times New Roman" w:cs="Times New Roman"/>
                <w:kern w:val="2"/>
                <w:sz w:val="22"/>
                <w:szCs w:val="22"/>
                <w14:ligatures w14:val="standardContextual"/>
              </w:rPr>
              <w:t xml:space="preserve"> poolt koosta</w:t>
            </w:r>
            <w:r w:rsidR="54FBCA74">
              <w:rPr>
                <w:rFonts w:ascii="Calibri" w:hAnsi="Calibri" w:eastAsia="Times New Roman" w:cs="Times New Roman"/>
                <w:kern w:val="2"/>
                <w:sz w:val="22"/>
                <w:szCs w:val="22"/>
                <w14:ligatures w14:val="standardContextual"/>
              </w:rPr>
              <w:t xml:space="preserve">tud “Elektri- ja siderajatiste teostusjoonis” töö nr: 9020T</w:t>
            </w:r>
            <w:r w:rsidRPr="07F065B6" w:rsidR="00957B2B">
              <w:rPr>
                <w:rFonts w:cs="Times New Roman"/>
                <w:sz w:val="22"/>
                <w:szCs w:val="22"/>
              </w:rPr>
              <w:t>, kooskõlastatud RMK poolt</w:t>
            </w:r>
            <w:r w:rsidRPr="07F065B6" w:rsidR="009E232A">
              <w:rPr>
                <w:rFonts w:cs="Times New Roman"/>
                <w:sz w:val="22"/>
                <w:szCs w:val="22"/>
              </w:rPr>
              <w:t xml:space="preserve"> </w:t>
            </w:r>
            <w:r w:rsidRPr="07F065B6" w:rsidR="00511658">
              <w:rPr>
                <w:rFonts w:cs="Times New Roman"/>
                <w:sz w:val="22"/>
                <w:szCs w:val="22"/>
              </w:rPr>
              <w:t>01.11.2024 nr 3-1.1/2023/6188</w:t>
            </w:r>
            <w:commentRangeEnd w:id="45"/>
            <w:r w:rsidR="002202AD">
              <w:rPr>
                <w:rStyle w:val="CommentReference"/>
              </w:rPr>
              <w:commentReference w:id="45"/>
            </w:r>
          </w:p>
          <w:p w:rsidRPr="009A087C" w:rsidR="00EF2501" w:rsidP="00605D50" w:rsidRDefault="00957B2B" w14:paraId="0D34150A" w14:textId="63A1732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</w:t>
            </w:r>
          </w:p>
        </w:tc>
      </w:tr>
    </w:tbl>
    <w:p w:rsidRPr="009A087C" w:rsidR="00EF2501" w:rsidP="00EF2501" w:rsidRDefault="00EF2501" w14:paraId="05793BA2" w14:textId="77777777">
      <w:pPr>
        <w:pStyle w:val="ListParagraph"/>
        <w:rPr>
          <w:rFonts w:cs="Times New Roman"/>
          <w:sz w:val="22"/>
        </w:rPr>
      </w:pPr>
    </w:p>
    <w:p w:rsidRPr="009A087C" w:rsidR="00EF2501" w:rsidP="00EF2501" w:rsidRDefault="00EF2501" w14:paraId="16F17997" w14:textId="77777777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:rsidRPr="009A087C" w:rsidR="00EF2501" w:rsidP="00EF2501" w:rsidRDefault="00EF2501" w14:paraId="48D25120" w14:textId="77777777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:rsidR="008038AE" w:rsidP="07F065B6" w:rsidRDefault="00704F49" w14:paraId="2D81197E" w14:textId="14A2D46B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 w:rsidRPr="07F065B6" w:rsidR="00704F49">
        <w:rPr>
          <w:rFonts w:cs="Times New Roman"/>
          <w:sz w:val="22"/>
          <w:szCs w:val="22"/>
        </w:rPr>
        <w:t>PARI-sse</w:t>
      </w:r>
      <w:r w:rsidRPr="07F065B6" w:rsidR="00704F49">
        <w:rPr>
          <w:rFonts w:cs="Times New Roman"/>
          <w:sz w:val="22"/>
          <w:szCs w:val="22"/>
        </w:rPr>
        <w:t xml:space="preserve"> kantud kasutusala </w:t>
      </w:r>
      <w:r w:rsidRPr="07F065B6" w:rsidR="00704F49">
        <w:rPr>
          <w:rFonts w:cs="Times New Roman"/>
          <w:sz w:val="22"/>
          <w:szCs w:val="22"/>
        </w:rPr>
        <w:t>ruumiandmete ID tunnus</w:t>
      </w:r>
      <w:r w:rsidRPr="07F065B6" w:rsidR="00152720">
        <w:rPr>
          <w:rFonts w:cs="Times New Roman"/>
          <w:sz w:val="22"/>
          <w:szCs w:val="22"/>
        </w:rPr>
        <w:t>ed</w:t>
      </w:r>
      <w:r w:rsidRPr="07F065B6" w:rsidR="0024530E">
        <w:rPr>
          <w:rFonts w:cs="Times New Roman"/>
          <w:sz w:val="22"/>
          <w:szCs w:val="22"/>
        </w:rPr>
        <w:t xml:space="preserve"> on </w:t>
      </w:r>
      <w:r w:rsidRPr="07F065B6" w:rsidR="00097BDA">
        <w:rPr>
          <w:rFonts w:cs="Times New Roman"/>
          <w:sz w:val="22"/>
          <w:szCs w:val="22"/>
        </w:rPr>
        <w:t>998414</w:t>
      </w:r>
      <w:r w:rsidRPr="07F065B6" w:rsidR="00097BDA">
        <w:rPr>
          <w:rFonts w:cs="Times New Roman"/>
          <w:sz w:val="22"/>
          <w:szCs w:val="22"/>
        </w:rPr>
        <w:t xml:space="preserve"> ja </w:t>
      </w:r>
      <w:r w:rsidRPr="07F065B6" w:rsidR="00BC2895">
        <w:rPr>
          <w:rFonts w:cs="Times New Roman"/>
          <w:sz w:val="22"/>
          <w:szCs w:val="22"/>
        </w:rPr>
        <w:t>955797</w:t>
      </w:r>
      <w:r w:rsidRPr="07F065B6" w:rsidR="00BC2895">
        <w:rPr>
          <w:rFonts w:cs="Times New Roman"/>
          <w:sz w:val="22"/>
          <w:szCs w:val="22"/>
        </w:rPr>
        <w:t>;</w:t>
      </w:r>
    </w:p>
    <w:p w:rsidR="00152720" w:rsidP="07F065B6" w:rsidRDefault="008038AE" w14:paraId="394E0656" w14:textId="0CECCCA4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 w:rsidRPr="07F065B6" w:rsidR="008038AE">
        <w:rPr>
          <w:rFonts w:cs="Times New Roman"/>
          <w:sz w:val="22"/>
          <w:szCs w:val="22"/>
        </w:rPr>
        <w:t>Jagamislingid on</w:t>
      </w:r>
      <w:r w:rsidRPr="07F065B6" w:rsidR="00152720">
        <w:rPr>
          <w:rFonts w:cs="Times New Roman"/>
          <w:sz w:val="22"/>
          <w:szCs w:val="22"/>
        </w:rPr>
        <w:t xml:space="preserve">: </w:t>
      </w:r>
    </w:p>
    <w:p w:rsidR="0024530E" w:rsidP="07F065B6" w:rsidRDefault="00304466" w14:paraId="53AFD347" w14:textId="54C7A29B">
      <w:pPr>
        <w:pStyle w:val="ListParagraph"/>
        <w:ind w:left="1080"/>
        <w:jc w:val="both"/>
        <w:rPr>
          <w:rFonts w:cs="Times New Roman"/>
          <w:sz w:val="22"/>
          <w:szCs w:val="22"/>
        </w:rPr>
      </w:pPr>
      <w:ins w:author="Malle Vool" w:date="2025-11-11T15:41:00Z" w:id="58">
        <w:r>
          <w:fldChar w:fldCharType="begin"/>
        </w:r>
        <w:r w:rsidRPr="07F065B6">
          <w:rPr>
            <w:rFonts w:cs="Times New Roman"/>
            <w:sz w:val="22"/>
            <w:szCs w:val="22"/>
          </w:rPr>
          <w:instrText xml:space="preserve">HYPERLINK "https://pari.kataster.ee/magic-link/5c371e08-c417-4811-9d6e-6315edab0a27" \o "https://pari.kataster.ee/magic-link/5c371e08-c417-4811-9d6e-6315edab0a27" \t "_blank"</w:instrText>
        </w:r>
        <w:r w:rsidRPr="00304466">
          <w:rPr>
            <w:rFonts w:cs="Times New Roman"/>
            <w:sz w:val="22"/>
          </w:rPr>
        </w:r>
        <w:r w:rsidRPr="07F065B6">
          <w:rPr>
            <w:rFonts w:cs="Times New Roman"/>
            <w:sz w:val="22"/>
            <w:szCs w:val="22"/>
          </w:rPr>
          <w:fldChar w:fldCharType="separate"/>
        </w:r>
      </w:ins>
      <w:r w:rsidRPr="07F065B6" w:rsidR="00304466">
        <w:rPr>
          <w:rStyle w:val="Hyperlink"/>
          <w:rFonts w:cs="Times New Roman"/>
          <w:sz w:val="22"/>
          <w:szCs w:val="22"/>
        </w:rPr>
        <w:t>https://pari.kataster.ee/magic-link/5c371e08-c417-4811-9d6e-6315edab0a27</w:t>
      </w:r>
      <w:ins w:author="Malle Vool" w:date="2025-11-11T15:41:00Z" w16du:dateUtc="2025-11-11T13:41:00Z" w:id="59">
        <w:r w:rsidRPr="07F065B6">
          <w:rPr>
            <w:rFonts w:cs="Times New Roman"/>
            <w:sz w:val="22"/>
            <w:szCs w:val="22"/>
          </w:rPr>
          <w:fldChar w:fldCharType="end"/>
        </w:r>
      </w:ins>
      <w:r w:rsidRPr="07F065B6" w:rsidR="0024530E">
        <w:rPr>
          <w:rFonts w:cs="Times New Roman"/>
          <w:sz w:val="22"/>
          <w:szCs w:val="22"/>
        </w:rPr>
        <w:t>;</w:t>
      </w:r>
    </w:p>
    <w:p w:rsidR="005321B1" w:rsidP="07F065B6" w:rsidRDefault="0024530E" w14:paraId="239E2C5C" w14:textId="0B3DDF2C">
      <w:pPr>
        <w:pStyle w:val="ListParagraph"/>
        <w:ind w:left="1080"/>
        <w:jc w:val="both"/>
        <w:rPr>
          <w:rFonts w:cs="Times New Roman"/>
          <w:sz w:val="22"/>
          <w:szCs w:val="22"/>
        </w:rPr>
      </w:pPr>
      <w:ins w:author="Malle Vool" w:date="2025-11-11T15:42:00Z" w:id="62">
        <w:r>
          <w:fldChar w:fldCharType="begin"/>
        </w:r>
        <w:r w:rsidRPr="07F065B6">
          <w:rPr>
            <w:rFonts w:cs="Times New Roman"/>
            <w:sz w:val="22"/>
            <w:szCs w:val="22"/>
          </w:rPr>
          <w:instrText xml:space="preserve">HYPERLINK "https://pari.kataster.ee/magic-link/2ae61c45-2b68-4867-b53e-6f63c214c934" \o "https://pari.kataster.ee/magic-link/2ae61c45-2b68-4867-b53e-6f63c214c934" \t "_blank"</w:instrText>
        </w:r>
        <w:r w:rsidRPr="0024530E">
          <w:rPr>
            <w:rFonts w:cs="Times New Roman"/>
            <w:sz w:val="22"/>
          </w:rPr>
        </w:r>
        <w:r w:rsidRPr="07F065B6">
          <w:rPr>
            <w:rFonts w:cs="Times New Roman"/>
            <w:sz w:val="22"/>
            <w:szCs w:val="22"/>
          </w:rPr>
          <w:fldChar w:fldCharType="separate"/>
        </w:r>
      </w:ins>
      <w:r w:rsidRPr="07F065B6" w:rsidR="0024530E">
        <w:rPr>
          <w:rStyle w:val="Hyperlink"/>
          <w:rFonts w:cs="Times New Roman"/>
          <w:sz w:val="22"/>
          <w:szCs w:val="22"/>
        </w:rPr>
        <w:t>https://pari.kataster.ee/magic-link/2ae61c45-2b68-4867-b53e-6f63c214c934</w:t>
      </w:r>
      <w:ins w:author="Malle Vool" w:date="2025-11-11T15:42:00Z" w16du:dateUtc="2025-11-11T13:42:00Z" w:id="63">
        <w:r w:rsidRPr="07F065B6">
          <w:rPr>
            <w:rFonts w:cs="Times New Roman"/>
            <w:sz w:val="22"/>
            <w:szCs w:val="22"/>
          </w:rPr>
          <w:fldChar w:fldCharType="end"/>
        </w:r>
      </w:ins>
      <w:r w:rsidRPr="07F065B6" w:rsidR="0024530E">
        <w:rPr>
          <w:rFonts w:cs="Times New Roman"/>
          <w:sz w:val="22"/>
          <w:szCs w:val="22"/>
        </w:rPr>
        <w:t>;</w:t>
      </w:r>
      <w:r w:rsidRPr="07F065B6" w:rsidR="00304466">
        <w:rPr>
          <w:rFonts w:cs="Times New Roman"/>
          <w:sz w:val="22"/>
          <w:szCs w:val="22"/>
        </w:rPr>
        <w:t xml:space="preserve"> </w:t>
      </w:r>
    </w:p>
    <w:p w:rsidR="006B2055" w:rsidP="07F065B6" w:rsidRDefault="006B2055" w14:paraId="37D2FC27" w14:textId="77777777">
      <w:pPr>
        <w:pStyle w:val="ListParagraph"/>
        <w:ind w:left="1080"/>
        <w:jc w:val="both"/>
        <w:rPr>
          <w:rFonts w:cs="Times New Roman"/>
          <w:sz w:val="22"/>
          <w:szCs w:val="22"/>
        </w:rPr>
      </w:pPr>
    </w:p>
    <w:p w:rsidRPr="001B0C05" w:rsidR="00704F49" w:rsidP="07F065B6" w:rsidRDefault="00704F49" w14:paraId="4A3A1451" w14:textId="1DF977A2">
      <w:pPr>
        <w:pStyle w:val="ListParagraph"/>
        <w:ind w:left="1080"/>
        <w:jc w:val="both"/>
        <w:rPr>
          <w:rFonts w:cs="Times New Roman"/>
          <w:sz w:val="22"/>
          <w:szCs w:val="22"/>
        </w:rPr>
      </w:pPr>
    </w:p>
    <w:p w:rsidRPr="009A087C" w:rsidR="00EF2501" w:rsidP="00E01A01" w:rsidRDefault="005777A6" w14:paraId="6F19E63D" w14:textId="5D7C8425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K</w:t>
      </w:r>
      <w:r w:rsidRPr="009A087C" w:rsidR="00EF2501">
        <w:rPr>
          <w:rFonts w:cs="Times New Roman"/>
          <w:sz w:val="22"/>
        </w:rPr>
        <w:t>oormatava</w:t>
      </w:r>
      <w:r>
        <w:rPr>
          <w:rFonts w:cs="Times New Roman"/>
          <w:sz w:val="22"/>
        </w:rPr>
        <w:t>te</w:t>
      </w:r>
      <w:r w:rsidRPr="009A087C" w:rsidR="00EF2501">
        <w:rPr>
          <w:rFonts w:cs="Times New Roman"/>
          <w:sz w:val="22"/>
        </w:rPr>
        <w:t>l kinnistu</w:t>
      </w:r>
      <w:r>
        <w:rPr>
          <w:rFonts w:cs="Times New Roman"/>
          <w:sz w:val="22"/>
        </w:rPr>
        <w:t>te</w:t>
      </w:r>
      <w:r w:rsidRPr="009A087C" w:rsidR="00EF2501">
        <w:rPr>
          <w:rFonts w:cs="Times New Roman"/>
          <w:sz w:val="22"/>
        </w:rPr>
        <w:t xml:space="preserve">l </w:t>
      </w:r>
      <w:r>
        <w:rPr>
          <w:rFonts w:cs="Times New Roman"/>
          <w:sz w:val="22"/>
        </w:rPr>
        <w:t>ei ole</w:t>
      </w:r>
      <w:r w:rsidRPr="009A087C" w:rsidR="00EF2501">
        <w:rPr>
          <w:rFonts w:cs="Times New Roman"/>
          <w:sz w:val="22"/>
        </w:rPr>
        <w:t xml:space="preserve"> looduskaitseli</w:t>
      </w:r>
      <w:r>
        <w:rPr>
          <w:rFonts w:cs="Times New Roman"/>
          <w:sz w:val="22"/>
        </w:rPr>
        <w:t>si</w:t>
      </w:r>
      <w:r w:rsidRPr="009A087C" w:rsidR="00EF2501">
        <w:rPr>
          <w:rFonts w:cs="Times New Roman"/>
          <w:sz w:val="22"/>
        </w:rPr>
        <w:t xml:space="preserve"> piirangu</w:t>
      </w:r>
      <w:r>
        <w:rPr>
          <w:rFonts w:cs="Times New Roman"/>
          <w:sz w:val="22"/>
        </w:rPr>
        <w:t>i</w:t>
      </w:r>
      <w:r w:rsidRPr="009A087C" w:rsidR="00EF2501">
        <w:rPr>
          <w:rFonts w:cs="Times New Roman"/>
          <w:sz w:val="22"/>
        </w:rPr>
        <w:t>d</w:t>
      </w:r>
      <w:r>
        <w:rPr>
          <w:rFonts w:cs="Times New Roman"/>
          <w:sz w:val="22"/>
        </w:rPr>
        <w:t>.</w:t>
      </w:r>
      <w:r w:rsidRPr="009A087C" w:rsidR="00EF2501">
        <w:rPr>
          <w:rFonts w:cs="Times New Roman"/>
          <w:sz w:val="22"/>
        </w:rPr>
        <w:t xml:space="preserve"> </w:t>
      </w:r>
    </w:p>
    <w:p w:rsidR="009A087C" w:rsidRDefault="009A087C" w14:paraId="4FA2A759" w14:textId="77777777">
      <w:pPr>
        <w:rPr>
          <w:rFonts w:cs="Times New Roman"/>
          <w:sz w:val="22"/>
        </w:rPr>
      </w:pPr>
    </w:p>
    <w:p w:rsidRPr="009A087C" w:rsidR="004A259C" w:rsidP="009A087C" w:rsidRDefault="00EF2501" w14:paraId="2DFADE78" w14:textId="77777777">
      <w:pPr>
        <w:ind w:firstLine="708"/>
        <w:rPr>
          <w:rFonts w:cs="Times New Roman"/>
          <w:sz w:val="22"/>
        </w:rPr>
      </w:pPr>
      <w:r w:rsidRPr="00024935">
        <w:rPr>
          <w:rFonts w:cs="Times New Roman"/>
          <w:sz w:val="22"/>
        </w:rPr>
        <w:t>/</w:t>
      </w:r>
      <w:r w:rsidRPr="00024935">
        <w:rPr>
          <w:rFonts w:cs="Times New Roman"/>
          <w:i/>
          <w:sz w:val="22"/>
        </w:rPr>
        <w:t>allkirjastatud digitaalselt</w:t>
      </w:r>
      <w:r w:rsidRPr="00024935">
        <w:rPr>
          <w:rFonts w:cs="Times New Roman"/>
          <w:sz w:val="22"/>
        </w:rPr>
        <w:t>/</w:t>
      </w:r>
    </w:p>
    <w:sectPr w:rsidRPr="009A087C" w:rsidR="004A259C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nitials="MV" w:author="Malle Vool" w:date="2025-11-11T15:48:00Z" w:id="45">
    <w:p w:rsidR="002202AD" w:rsidP="002202AD" w:rsidRDefault="002202AD" w14:paraId="4C5AB552" w14:textId="77777777">
      <w:pPr>
        <w:pStyle w:val="CommentText"/>
      </w:pPr>
      <w:r>
        <w:rPr>
          <w:rStyle w:val="CommentReference"/>
        </w:rPr>
        <w:annotationRef/>
      </w:r>
      <w:r>
        <w:t xml:space="preserve">Kas sellel tööprojektil oli ka mingi nimetus? 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1" w15:paraId="4C5AB552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7B2BF37" w16cex:dateUtc="2025-11-11T13:48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C5AB552" w16cid:durableId="37B2BF3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306825"/>
    <w:multiLevelType w:val="hybridMultilevel"/>
    <w:tmpl w:val="67FCC2E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1F1610C"/>
    <w:multiLevelType w:val="hybridMultilevel"/>
    <w:tmpl w:val="67FCC2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3E6F9C"/>
    <w:multiLevelType w:val="hybridMultilevel"/>
    <w:tmpl w:val="67FCC2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329689">
    <w:abstractNumId w:val="1"/>
  </w:num>
  <w:num w:numId="2" w16cid:durableId="988172344">
    <w:abstractNumId w:val="0"/>
  </w:num>
  <w:num w:numId="3" w16cid:durableId="1217476806">
    <w:abstractNumId w:val="2"/>
  </w:num>
  <w:num w:numId="4" w16cid:durableId="11077976">
    <w:abstractNumId w:val="3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Malle Vool">
    <w15:presenceInfo w15:providerId="AD" w15:userId="S::Malle.Vool@energia.ee::8b9820f1-c6b0-46da-9c89-96a5d63acb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dirty"/>
  <w:trackRevisions w:val="tru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024935"/>
    <w:rsid w:val="00050579"/>
    <w:rsid w:val="00066EB2"/>
    <w:rsid w:val="00097BDA"/>
    <w:rsid w:val="000C35FE"/>
    <w:rsid w:val="000C58DF"/>
    <w:rsid w:val="000D19DA"/>
    <w:rsid w:val="000D7CF8"/>
    <w:rsid w:val="000F74D1"/>
    <w:rsid w:val="00152720"/>
    <w:rsid w:val="001B0C05"/>
    <w:rsid w:val="00213E90"/>
    <w:rsid w:val="002202AD"/>
    <w:rsid w:val="00234555"/>
    <w:rsid w:val="00235EDD"/>
    <w:rsid w:val="0024530E"/>
    <w:rsid w:val="00304466"/>
    <w:rsid w:val="00316D65"/>
    <w:rsid w:val="00366711"/>
    <w:rsid w:val="00370A50"/>
    <w:rsid w:val="00383E05"/>
    <w:rsid w:val="00410B1D"/>
    <w:rsid w:val="004A259C"/>
    <w:rsid w:val="004B5B0B"/>
    <w:rsid w:val="004E550B"/>
    <w:rsid w:val="00511658"/>
    <w:rsid w:val="005321B1"/>
    <w:rsid w:val="00564273"/>
    <w:rsid w:val="005777A6"/>
    <w:rsid w:val="005A43FC"/>
    <w:rsid w:val="005E2DC8"/>
    <w:rsid w:val="00605D50"/>
    <w:rsid w:val="006839B0"/>
    <w:rsid w:val="006B2055"/>
    <w:rsid w:val="006C2992"/>
    <w:rsid w:val="006D20DA"/>
    <w:rsid w:val="00704F49"/>
    <w:rsid w:val="007128DE"/>
    <w:rsid w:val="00800CC2"/>
    <w:rsid w:val="008038AE"/>
    <w:rsid w:val="008A7C5F"/>
    <w:rsid w:val="008B3AC4"/>
    <w:rsid w:val="00930869"/>
    <w:rsid w:val="00957B2B"/>
    <w:rsid w:val="00965FAD"/>
    <w:rsid w:val="009A087C"/>
    <w:rsid w:val="009E232A"/>
    <w:rsid w:val="009E4398"/>
    <w:rsid w:val="00A55107"/>
    <w:rsid w:val="00A74D70"/>
    <w:rsid w:val="00A84534"/>
    <w:rsid w:val="00B2025B"/>
    <w:rsid w:val="00B53512"/>
    <w:rsid w:val="00BC2895"/>
    <w:rsid w:val="00BE1E87"/>
    <w:rsid w:val="00BE67DE"/>
    <w:rsid w:val="00C14612"/>
    <w:rsid w:val="00C501A3"/>
    <w:rsid w:val="00C60471"/>
    <w:rsid w:val="00C7486E"/>
    <w:rsid w:val="00C850FC"/>
    <w:rsid w:val="00CA2B21"/>
    <w:rsid w:val="00CA2E30"/>
    <w:rsid w:val="00CC2ECD"/>
    <w:rsid w:val="00CD2E2B"/>
    <w:rsid w:val="00CD7DB0"/>
    <w:rsid w:val="00D71502"/>
    <w:rsid w:val="00E01A01"/>
    <w:rsid w:val="00E87FB2"/>
    <w:rsid w:val="00EA5C5E"/>
    <w:rsid w:val="00EC0335"/>
    <w:rsid w:val="00EC3D02"/>
    <w:rsid w:val="00EF2501"/>
    <w:rsid w:val="00F63702"/>
    <w:rsid w:val="00F83939"/>
    <w:rsid w:val="00FC14BD"/>
    <w:rsid w:val="06C16BF7"/>
    <w:rsid w:val="07F065B6"/>
    <w:rsid w:val="0B2B5EFB"/>
    <w:rsid w:val="13ADA971"/>
    <w:rsid w:val="15ACEC77"/>
    <w:rsid w:val="316E89BF"/>
    <w:rsid w:val="34A63E58"/>
    <w:rsid w:val="35152D2A"/>
    <w:rsid w:val="37024915"/>
    <w:rsid w:val="4190024B"/>
    <w:rsid w:val="42D043CA"/>
    <w:rsid w:val="452D1BDC"/>
    <w:rsid w:val="54FBCA74"/>
    <w:rsid w:val="558C85C5"/>
    <w:rsid w:val="558C85C5"/>
    <w:rsid w:val="6857A3E8"/>
    <w:rsid w:val="77F3B2A2"/>
    <w:rsid w:val="7DA8E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F2501"/>
    <w:rPr>
      <w:rFonts w:ascii="Times New Roman" w:hAnsi="Times New Roman"/>
      <w:sz w:val="24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74D70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11658"/>
    <w:pPr>
      <w:spacing w:after="0" w:line="240" w:lineRule="auto"/>
    </w:pPr>
    <w:rPr>
      <w:rFonts w:ascii="Consolas" w:hAnsi="Consolas"/>
      <w:sz w:val="21"/>
      <w:szCs w:val="21"/>
    </w:rPr>
  </w:style>
  <w:style w:type="character" w:styleId="PlainTextChar" w:customStyle="1">
    <w:name w:val="Plain Text Char"/>
    <w:basedOn w:val="DefaultParagraphFont"/>
    <w:link w:val="PlainText"/>
    <w:uiPriority w:val="99"/>
    <w:semiHidden/>
    <w:rsid w:val="00511658"/>
    <w:rPr>
      <w:rFonts w:ascii="Consolas" w:hAnsi="Consolas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D715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71502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D71502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1502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71502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A5C5E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91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84537b-265b-4510-abbc-22e241e7604c" xsi:nil="true"/>
    <lcf76f155ced4ddcb4097134ff3c332f xmlns="d6b80194-6e94-464d-b1a9-607783aae769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261E7F08F87242B1BB2F5AFC6F42B0" ma:contentTypeVersion="18" ma:contentTypeDescription="Loo uus dokument" ma:contentTypeScope="" ma:versionID="ebbb28d3305fab71c20749ece1820583">
  <xsd:schema xmlns:xsd="http://www.w3.org/2001/XMLSchema" xmlns:xs="http://www.w3.org/2001/XMLSchema" xmlns:p="http://schemas.microsoft.com/office/2006/metadata/properties" xmlns:ns2="d6b80194-6e94-464d-b1a9-607783aae769" xmlns:ns3="1884537b-265b-4510-abbc-22e241e7604c" targetNamespace="http://schemas.microsoft.com/office/2006/metadata/properties" ma:root="true" ma:fieldsID="db0f7f32fd688ba368d62fe152420fd5" ns2:_="" ns3:_="">
    <xsd:import namespace="d6b80194-6e94-464d-b1a9-607783aae769"/>
    <xsd:import namespace="1884537b-265b-4510-abbc-22e241e760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b80194-6e94-464d-b1a9-607783aae7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4537b-265b-4510-abbc-22e241e760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3a54e42-aa13-40ac-9598-5b5782578121}" ma:internalName="TaxCatchAll" ma:showField="CatchAllData" ma:web="1884537b-265b-4510-abbc-22e241e760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EBF6C2-1A94-4B89-8A93-224B6E2A29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EBD137-DCA8-4C11-BED5-A922836961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170E25-422C-4279-8587-7704E502CD25}">
  <ds:schemaRefs>
    <ds:schemaRef ds:uri="http://schemas.microsoft.com/office/2006/metadata/properties"/>
    <ds:schemaRef ds:uri="http://schemas.microsoft.com/office/infopath/2007/PartnerControls"/>
    <ds:schemaRef ds:uri="1884537b-265b-4510-abbc-22e241e7604c"/>
    <ds:schemaRef ds:uri="d6b80194-6e94-464d-b1a9-607783aae769"/>
  </ds:schemaRefs>
</ds:datastoreItem>
</file>

<file path=customXml/itemProps4.xml><?xml version="1.0" encoding="utf-8"?>
<ds:datastoreItem xmlns:ds="http://schemas.openxmlformats.org/officeDocument/2006/customXml" ds:itemID="{EB1A2CD1-A23E-45D2-9A3E-F7C6FC88119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RMK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Marje Kask</dc:creator>
  <lastModifiedBy>Britt Maiste</lastModifiedBy>
  <revision>63</revision>
  <dcterms:created xsi:type="dcterms:W3CDTF">2025-04-25T07:01:00.0000000Z</dcterms:created>
  <dcterms:modified xsi:type="dcterms:W3CDTF">2025-11-12T13:53:56.0369594Z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0x01010011261E7F08F87242B1BB2F5AFC6F42B0</vt:lpwstr>
  </property>
  <property fmtid="{D5CDD505-2E9C-101B-9397-08002B2CF9AE}" pid="3" name="MediaServiceImageTags">
    <vt:lpwstr/>
  </property>
</Properties>
</file>